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2020</w:t>
      </w:r>
      <w:r>
        <w:rPr>
          <w:rFonts w:hint="eastAsia" w:ascii="宋体" w:hAnsi="宋体"/>
          <w:b/>
          <w:sz w:val="24"/>
          <w:szCs w:val="24"/>
        </w:rPr>
        <w:t>年临床执业医师《心血管系统》考试大纲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2020</w:t>
      </w:r>
      <w:r>
        <w:rPr>
          <w:rFonts w:hint="eastAsia" w:ascii="宋体" w:hAnsi="宋体"/>
          <w:sz w:val="24"/>
          <w:szCs w:val="24"/>
        </w:rPr>
        <w:t>年临床执业医师《心血管系统》考试大纲已经顺利公</w:t>
      </w:r>
      <w:bookmarkStart w:id="8" w:name="_GoBack"/>
      <w:bookmarkEnd w:id="8"/>
      <w:r>
        <w:rPr>
          <w:rFonts w:hint="eastAsia" w:ascii="宋体" w:hAnsi="宋体"/>
          <w:sz w:val="24"/>
          <w:szCs w:val="24"/>
        </w:rPr>
        <w:t>布，请广大临床执业医师考生参考：</w:t>
      </w:r>
    </w:p>
    <w:tbl>
      <w:tblPr>
        <w:tblStyle w:val="5"/>
        <w:tblW w:w="9323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6"/>
        <w:gridCol w:w="2694"/>
        <w:gridCol w:w="555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" w:hRule="atLeast"/>
          <w:tblCellSpacing w:w="0" w:type="dxa"/>
          <w:jc w:val="center"/>
        </w:trPr>
        <w:tc>
          <w:tcPr>
            <w:tcW w:w="1076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二、心血管系统</w:t>
            </w: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（一）心力衰竭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1.概述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（1）基本病因及诱因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（2）类型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）心功能分级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2.慢性心力衰竭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3.急性左心衰竭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（二）心律失常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1.窦性心律失常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（1）病因和临床意义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（2）窦性心动过速的临床表现、心电图特点及处理原则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（3）窦性心动过缓的临床表现、心电图特点及处理原则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（4）病态窦房结综合征的心电图特点及处理原则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2.房性及交界性心律失常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（1）房性期前收缩的常见病因、心电图特点及治疗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（2）阵发性室上性心动过速的常见病因、临床表现、心电图特点及治疗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（3）心房扑动及颤动的常见病因、临床表现、心电图特点及治疗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3.室性心律失常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（1）室性期前收缩的常见病因、心电图特点及治疗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（2）阵发性室性心动过速的常见病因、临床表现、心电图特点及治疗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（3）心室颤动的常见病因、临床表现、心电图特点及治疗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4.心脏传导阻滞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（1）房室传导阻滞及室内传导阻滞的常见病因及心电图特点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（2）房室传导阻滞的治疗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（三）心脏骤停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（3）处置和疗效判断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（四）原发性高血压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（1）概念和分类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（2）主要临床表现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（6）主要降压药物的作用特点及副作用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（7）特殊人群的降压问题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（8）</w:t>
            </w:r>
            <w:r>
              <w:rPr>
                <w:rFonts w:hint="eastAsia" w:ascii="宋体" w:hAnsi="宋体"/>
                <w:color w:val="FF0000"/>
                <w:sz w:val="24"/>
                <w:szCs w:val="24"/>
              </w:rPr>
              <w:t>高血压急症和亚急症的概念和主要原因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（五）继发性高血压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（2）治疗原则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（六）</w:t>
            </w:r>
            <w:bookmarkStart w:id="0" w:name="OLE_LINK25"/>
            <w:bookmarkStart w:id="1" w:name="OLE_LINK22"/>
            <w:bookmarkStart w:id="2" w:name="OLE_LINK21"/>
            <w:r>
              <w:rPr>
                <w:rFonts w:ascii="宋体" w:hAnsi="宋体"/>
                <w:sz w:val="24"/>
                <w:szCs w:val="24"/>
              </w:rPr>
              <w:t>冠状动脉性心脏病</w:t>
            </w:r>
            <w:bookmarkEnd w:id="0"/>
            <w:bookmarkEnd w:id="1"/>
            <w:bookmarkEnd w:id="2"/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1.概述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（1）主要危险因素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（2）血脂紊乱的分类、诊断及治疗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（3）缺血性心脏病的分类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2.稳定型心绞痛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</w:t>
            </w:r>
            <w:bookmarkStart w:id="3" w:name="OLE_LINK26"/>
            <w:bookmarkStart w:id="4" w:name="OLE_LINK27"/>
            <w:r>
              <w:rPr>
                <w:rFonts w:ascii="宋体" w:hAnsi="宋体"/>
                <w:sz w:val="24"/>
                <w:szCs w:val="24"/>
              </w:rPr>
              <w:t>急性冠脉综合征</w:t>
            </w:r>
            <w:bookmarkEnd w:id="3"/>
            <w:bookmarkEnd w:id="4"/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（1）</w:t>
            </w:r>
            <w:r>
              <w:rPr>
                <w:rFonts w:ascii="宋体" w:hAnsi="宋体"/>
                <w:sz w:val="24"/>
                <w:szCs w:val="24"/>
              </w:rPr>
              <w:t>概念</w:t>
            </w:r>
          </w:p>
          <w:p>
            <w:pPr>
              <w:spacing w:line="360" w:lineRule="auto"/>
              <w:rPr>
                <w:rFonts w:hint="eastAsia"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hint="eastAsia"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（3）辅助检查</w:t>
            </w:r>
          </w:p>
          <w:p>
            <w:pPr>
              <w:spacing w:line="360" w:lineRule="auto"/>
              <w:rPr>
                <w:rFonts w:hint="eastAsia" w:ascii="宋体" w:hAnsi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color w:val="FF0000"/>
                <w:sz w:val="24"/>
                <w:szCs w:val="24"/>
              </w:rPr>
              <w:t>（5）治疗与预防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</w:t>
            </w:r>
            <w:r>
              <w:rPr>
                <w:rFonts w:ascii="宋体" w:hAnsi="宋体"/>
                <w:sz w:val="24"/>
                <w:szCs w:val="24"/>
              </w:rPr>
              <w:t>.ST段抬高型心肌梗死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（5）治疗与预防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bookmarkStart w:id="5" w:name="OLE_LINK24"/>
            <w:bookmarkStart w:id="6" w:name="OLE_LINK23"/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（七）</w:t>
            </w:r>
            <w:bookmarkStart w:id="7" w:name="OLE_LINK9"/>
            <w:r>
              <w:rPr>
                <w:rFonts w:ascii="宋体" w:hAnsi="宋体"/>
                <w:sz w:val="24"/>
                <w:szCs w:val="24"/>
              </w:rPr>
              <w:t>心脏瓣膜病</w:t>
            </w:r>
            <w:bookmarkEnd w:id="7"/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bookmarkEnd w:id="5"/>
      <w:bookmarkEnd w:id="6"/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1.二尖瓣狭窄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（2）病理生理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（4）X线和超声心动图检查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2.二尖瓣关闭不全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（2）病理生理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</w:t>
            </w:r>
            <w:r>
              <w:rPr>
                <w:rFonts w:hint="eastAsia" w:ascii="宋体" w:hAnsi="宋体"/>
                <w:sz w:val="24"/>
                <w:szCs w:val="24"/>
              </w:rPr>
              <w:t>X</w:t>
            </w:r>
            <w:r>
              <w:rPr>
                <w:rFonts w:ascii="宋体" w:hAnsi="宋体"/>
                <w:sz w:val="24"/>
                <w:szCs w:val="24"/>
              </w:rPr>
              <w:t>线和超声心动图检查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3.主动脉瓣狭窄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（2）病理生理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（4）X线、超声心动图和心电图检查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4.主动脉瓣关闭不全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（2）病理生理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（4）X线和超声心动图检查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（八）感染性心内膜炎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临床分型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自体瓣膜感染性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心内膜炎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（1）常见致病微生物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（5）并发症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（6）防治原则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（九）心肌疾病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1.心肌病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概念和分类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2.扩张型心肌病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3.肥厚型心肌病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4.心肌炎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病因和分类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5.病毒性心肌炎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（十）急性心包炎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（3）辅助检查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（6）心脏压塞的临床表现和治疗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（十一）休克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1.概论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）诊断与监测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2.低血容量休克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3.感染性休克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4.心源性休克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2</w:t>
            </w:r>
            <w:r>
              <w:rPr>
                <w:rFonts w:ascii="宋体" w:hAnsi="宋体"/>
                <w:sz w:val="24"/>
                <w:szCs w:val="24"/>
              </w:rPr>
              <w:t>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3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5.过敏性休克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（十二）周围血管疾病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分类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1.动脉粥样硬化性外周血管疾病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（1）危险因素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2.血栓闭塞性脉管炎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（2）病理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（3）临床表现和分期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（5）治疗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3.单纯性下肢静脉曲张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（1）下肢静脉解剖和生理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（3）发病机制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szCs w:val="24"/>
              </w:rPr>
              <w:t>5</w:t>
            </w:r>
            <w:r>
              <w:rPr>
                <w:rFonts w:ascii="宋体" w:hAnsi="宋体"/>
                <w:sz w:val="24"/>
                <w:szCs w:val="24"/>
              </w:rPr>
              <w:t>）治疗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4.下肢深静脉血栓形成</w:t>
            </w:r>
          </w:p>
        </w:tc>
        <w:tc>
          <w:tcPr>
            <w:tcW w:w="555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（1）病因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（2）临床表现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（3）诊断与鉴别诊断</w:t>
            </w:r>
          </w:p>
          <w:p>
            <w:pPr>
              <w:spacing w:line="360" w:lineRule="auto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（4）治疗原则</w:t>
            </w:r>
          </w:p>
        </w:tc>
      </w:tr>
    </w:tbl>
    <w:p>
      <w:pPr>
        <w:spacing w:line="360" w:lineRule="auto"/>
        <w:rPr>
          <w:rFonts w:ascii="宋体" w:hAnsi="宋体"/>
          <w:sz w:val="24"/>
          <w:szCs w:val="24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宋体" w:hAnsi="宋体"/>
      </w:rPr>
    </w:pPr>
    <w:r>
      <w:rPr>
        <w:rFonts w:hint="eastAsia"/>
      </w:rPr>
      <w:t>　　　　　　　　　</w:t>
    </w:r>
    <w:r>
      <w:rPr>
        <w:rFonts w:hint="eastAsia" w:ascii="宋体" w:hAnsi="宋体"/>
      </w:rPr>
      <w:t>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F3952"/>
    <w:rsid w:val="0013156F"/>
    <w:rsid w:val="0031338F"/>
    <w:rsid w:val="008F3952"/>
    <w:rsid w:val="009B360C"/>
    <w:rsid w:val="009F32B4"/>
    <w:rsid w:val="00C533B1"/>
    <w:rsid w:val="00C71C6D"/>
    <w:rsid w:val="00CC0F69"/>
    <w:rsid w:val="00D12573"/>
    <w:rsid w:val="00E1299D"/>
    <w:rsid w:val="00EC7986"/>
    <w:rsid w:val="28703811"/>
    <w:rsid w:val="6B8031AB"/>
    <w:rsid w:val="6DEC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7">
    <w:name w:val="Hyperlink"/>
    <w:basedOn w:val="6"/>
    <w:semiHidden/>
    <w:unhideWhenUsed/>
    <w:qFormat/>
    <w:uiPriority w:val="0"/>
    <w:rPr>
      <w:color w:val="0000FF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279</Words>
  <Characters>1593</Characters>
  <Lines>13</Lines>
  <Paragraphs>3</Paragraphs>
  <TotalTime>0</TotalTime>
  <ScaleCrop>false</ScaleCrop>
  <LinksUpToDate>false</LinksUpToDate>
  <CharactersWithSpaces>1869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2017-03-21T02:37:00Z</dcterms:created>
  <dc:creator>DELL</dc:creator>
  <cp:lastModifiedBy>酷酷d灵魂</cp:lastModifiedBy>
  <dcterms:modified xsi:type="dcterms:W3CDTF">2019-12-05T03:07:36Z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