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年临床执业医师《医学微生物学》考试大纲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年临床执业医师《医学微生物学》考试大纲已经顺利公布，请广大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临床执业医师考生参考：</w:t>
      </w:r>
    </w:p>
    <w:tbl>
      <w:tblPr>
        <w:tblStyle w:val="5"/>
        <w:tblW w:w="86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880"/>
        <w:gridCol w:w="3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一、微生物的基本概念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定义、分类及特点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（1）微生物的定义、特点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（2）三大类微生物及其特点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二、细菌的形态与结构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1.细菌的大小与形态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细菌的测量单位及三种形态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2.细菌的基本结构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（1）细菌基本结构的概述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（2）肽聚糖的结构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（3）革兰阳性菌和阴性菌细胞壁结构的异同和医学意义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（4）细菌细胞质中与医学有关的重要结构与意义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3.细菌的特殊结构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（1）荚膜的概念及与医学的关系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（2）鞭毛的概念及与医学的关系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（3）菌毛的概念及与医学的关系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（4）芽胞的概念及与医学的关系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4.细菌的染色方法</w:t>
            </w:r>
          </w:p>
        </w:tc>
        <w:tc>
          <w:tcPr>
            <w:tcW w:w="34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革兰氏染色的结果判定和医学意义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三、细菌的生理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1.细菌生长繁殖的条件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（1）细菌生长繁殖的基本条件、方式与生长曲线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（2）根据对氧需求进行细菌分类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2.细菌的代谢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与医学有关的主要合成及分解代谢产物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四、消毒与灭菌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消毒、灭菌、无菌的概念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2.物理灭菌法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（1）热力灭菌法的种类及其应用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（2）辐射灭菌法的原理和应用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（3）滤过除菌法的应用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3.化学消毒灭菌法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常用化学消毒剂的种类、浓度和应用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五、噬菌体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1.噬菌体的生物学性状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噬菌体的概念、形态、化学组成及主要应用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2.毒性噬菌体和温和噬菌体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（1）毒性噬菌体的概念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（2）温和噬菌体的概念及其与细菌遗传物质转移的关系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六、细菌的遗传与变异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1.细菌遗传与变异的物质基础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细菌遗传物质（基因组）的组成特点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2.细菌遗传与变异的机制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（1）转化、接合、转导、溶原性转换的概念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（2）耐药质粒及其与耐药性的关系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七、细菌的感染与免疫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1.正常菌群与机会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（1）正常菌群、机会性致病菌、菌群失调、菌群失调症的概念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（2）机会性致病菌的致病条件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2.医院感染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（1）医院感染的概念与类型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（2）医院感染的微生态特征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（3）医院感染的控制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3.细菌的致病性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（1）细菌的毒力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（2）细菌内、外毒素的主要区别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4.宿主的抗菌免疫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（1）吞噬细胞吞噬作用的后果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（2）胞外菌、胞内菌感染及外毒素致病的免疫特点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5.感染的发生与发展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（1）细菌感染的来源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（2）毒血症、内毒素血症、菌血症、败血症、脓毒症的概念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八、细菌感染的检 查方法与防治原则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1.细菌学诊断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检测程序与方法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2.血清学诊断</w:t>
            </w:r>
          </w:p>
        </w:tc>
        <w:tc>
          <w:tcPr>
            <w:tcW w:w="3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血清学诊断的概念与常用方法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3.细菌感染的特异性防治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（1）细菌类疫苗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（2）人工被动免疫制剂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九、病原性球菌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1.葡萄球菌属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（1）形态染色与分类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（2）金黄色葡萄球菌的主要生物学性状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（3）金黄色葡萄球菌的致病性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（4）金黄色葡萄球菌的鉴定要点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（5）凝固酶阴性葡萄球菌的致病特点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2.链球菌属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（1）形态染色与分类原则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（2）A群链球菌的主要生物学性状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（3）A群链球菌的致病性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（4）链球菌溶素O和临床检测的关系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（5）肺炎链球菌的形态染色、致病性和防治原则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（6）其他链球菌（B群、D群、甲型溶血性、变异链球菌）的致病特点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3.肠球菌属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肠球菌的致病性与耐药性特点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4.奈瑟菌属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（1）奈瑟菌的形态染色与培养特点、标本采集与送检原则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（2）脑膜炎奈瑟菌的致病性、预防原则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（3）淋病奈瑟菌的致病性、防治原则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十、肠道杆菌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1.肠道杆菌的共同特征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（1）形态、染色和结构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（2）生化反应的特点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2.埃希菌属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（1）大肠埃希氏菌的致病特点（肠道外与肠道内感染）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（2）致病性大肠埃希氏菌的种类及所致疾病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（3）大肠埃希氏菌在卫生细菌学检查中的应用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3.志贺菌属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（1）种类、致病性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（2）标本采集、分离培养与鉴定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4.沙门菌属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（1）主要致病菌种类、致病性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（2）肠热症的标本采集及分离鉴定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（3）肥达氏试验和结果判断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十一、弧菌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1.霍乱弧菌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2.副溶血性弧菌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十二、厌氧性细菌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1.厌氧芽胞梭菌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（1）破伤风梭菌生物学性状、致病物质、所致疾病和防治原则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（2）产气荚膜梭菌的生物学性状、致病物质、所致疾病、微生物学检查和防治原则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（3）肉毒梭菌形态、致病性和防治原则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（4）艰难梭菌的致病性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2.无芽胞厌氧菌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致病条件、感染特征及所致疾病种类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十三、分枝杆菌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1.结核分枝杆菌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（1）形态、染色、培养特性和抵抗力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（2）结核分枝杆菌感染的免疫特点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（3）结核菌素试验的原理、结果判断和应用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（4）微生物学检查和防治原则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2.麻风分枝杆菌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形态、染色和致病性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3.非结核分枝杆菌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（2）鸟-胞内分枝杆菌的机会致病性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十四、动物源性细菌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1.布鲁氏菌属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形态、染色、种类和所致疾病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2.耶尔森氏菌属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鼠疫耶尔森氏菌的形态、染色、所致疾病和防治原则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3.炭疽芽胞杆菌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形态、染色、抵抗力、所致疾病和防治原则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4.贝纳柯克斯体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5.巴通体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主要种类及致病特点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十五、其他细菌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1.流感嗜血杆菌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形态、染色、培养特性、所致疾病及预防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2.百日咳鲍特氏菌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形态、染色、所致疾病和防治原则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3.幽门螺杆菌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形态、染色、培养特点及所致疾病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4.嗜肺军团菌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传播途径及其所致疾病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5.铜绿假单胞菌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形态、染色、色素及所致疾病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6.弯曲菌属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生物学性状、致病性及其防治原则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7.白喉棒状杆菌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形态染色、致病特点及防治原则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十六、放线菌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1.放线菌属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（1）主要致病性放线菌及其致病性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（2）硫磺样颗粒及其临床意义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2.诺卡氏菌属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主要致病性诺卡氏菌及其致病性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十七、支原体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支原体的概念、培养特性及其与细菌L型的区别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2.主要病原性支原体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（1）肺炎支原体所致疾病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（2）解脲脲原体所致疾病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十八、立克次体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概念、形态、染色及其共同特点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2.主要病原性立克次体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普氏立克次氏体、斑疹伤寒立克次氏体、恙虫病立克次氏体（恙虫病东方体）的传染源、传播媒介和所致疾病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十九、衣原体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概念及形态染色与发育周期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2.主要病原性衣原体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（1）沙眼衣原体的亚种和所致疾病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（2）肺炎衣原体所致疾病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（3）鹦鹉热衣原体所致疾病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二十、螺旋体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1.钩端螺旋体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形态染色、所致疾病和防治原则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2.密螺旋体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梅毒螺旋体的形态、染色、所致疾病及其防治原则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3.疏螺旋体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伯氏疏螺旋体的形态、染色及所致疾病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二十一、真菌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概念、形态结构及分类、培养特性、致病性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2.主要病原性真菌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（1）皮肤癣真菌常见的种类和致病性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（2）白假丝酵母菌（白念珠菌）的生物学性状、致病性和微生物学检查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（3）新生（型）隐球菌的生物学性状、致病性和微生物学检查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（4）卡氏肺孢子菌致病性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二十二、病毒的基本性状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1.病毒的形态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病毒与病毒体的概念、形态和测量单位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2.病毒的结构和化学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组成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（2）化学组成与功能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3.病毒的增殖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病毒复制周期的概念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4.理化因素对病毒的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（1）物理因素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影响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（2）化学因素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二十三、病毒的感 染和免疫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1.病毒的传播方式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水平传播和垂直传播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2.病毒的感染类型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隐性感染、显性感染、急性感染、持续性感染（慢性感染、潜伏感染、慢发病毒感染和急性病毒感染的迟发并发症）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3.致病机制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（1）病毒对宿主细胞的直接作用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（2）病毒感染的免疫病理作用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（3）病毒的免疫逃逸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4.抗病毒免疫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（1）干扰素的概念、抗病毒机制及应用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（2）中和抗体的概念及作用机制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二十四、病毒感染的检查方法和防治原则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1.病毒感染的检查方法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病毒感染的常用诊断方法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2.病毒感染的防治原则</w:t>
            </w:r>
          </w:p>
        </w:tc>
        <w:tc>
          <w:tcPr>
            <w:tcW w:w="3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病毒类疫苗、抗病毒药物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二十五、呼吸道病毒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1.正黏病毒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（1）流感病毒的分型、甲型流感病毒（人流感病毒及禽流感病毒）生物学性状和变异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（2）致病性和免疫性、防治原则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2.副黏病毒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（1）麻疹病毒的主要生物学性状、致病性、免疫性和防治原则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（2）腮腺炎病毒的致病性和防治原则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3.冠状病毒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（1）冠状病毒生物学性状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（2）SARS冠状病毒、MERS冠状病毒的致病性及防治原则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4.其他病毒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（1）腺病毒的生物学性状和致病性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（2）风疹病毒的致病性及防治原则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二十六、胃肠道病毒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肠道病毒属病毒的共同特性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2.脊髓灰质炎病毒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型别、致病性、免疫性和防治原则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3.柯萨奇病毒、埃可病毒、肠道病毒70型及71型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致病性、免疫性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4.急性胃肠炎病毒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种类、轮状病毒的形态、致病性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二十七、肝炎病毒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1.甲型肝炎病毒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（3）微生物学检查和预防措施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2.乙型肝炎病毒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（3）微生物学检查和预防措施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3.丙型肝炎病毒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（3）微生物学检查和预防原则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4.丁型肝炎病毒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生物学特点和致病性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5.戊型肝炎病毒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二十八、黄病毒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1.流行性乙型脑炎病毒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传播途径、致病性、免疫性和防治原则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2.登革病毒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流行病学特征、致病性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3.寨卡（ZiKa）病毒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1.汉坦病毒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生物学性状、流行环节、致病性及免疫性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二十九、出血热病毒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2.其他出血热病毒（埃博拉病毒、克里米亚-刚果出血热病毒）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生物学特点、传播途径、致病性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三十、疱疹病毒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1.单纯疱疹病毒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2.水痘-带状疱疹病毒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3.巨细胞病毒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4.EB病毒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5.其他感染人的疱疹病毒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三十一、逆转录病毒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人类免疫缺陷病毒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（2）感染过程和致病机制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三十二、其他病毒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1.狂犬病病毒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生物学性状、致病性和防治原则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2.人乳头瘤病毒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分型及致病性、预防原则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3.新发病毒性传染病病原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主要生物学性状、致病性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三十三、朊粒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朊粒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A6504"/>
    <w:rsid w:val="0044527B"/>
    <w:rsid w:val="005B4F8F"/>
    <w:rsid w:val="006A59A5"/>
    <w:rsid w:val="006A59F3"/>
    <w:rsid w:val="006F4870"/>
    <w:rsid w:val="0072159F"/>
    <w:rsid w:val="00797357"/>
    <w:rsid w:val="007A3DCC"/>
    <w:rsid w:val="008D7066"/>
    <w:rsid w:val="008F1300"/>
    <w:rsid w:val="00A03534"/>
    <w:rsid w:val="00AD2FD7"/>
    <w:rsid w:val="00C533B1"/>
    <w:rsid w:val="00DB1B2B"/>
    <w:rsid w:val="00DE7EE4"/>
    <w:rsid w:val="00F66C30"/>
    <w:rsid w:val="00FA5727"/>
    <w:rsid w:val="09A4697A"/>
    <w:rsid w:val="158C3DDE"/>
    <w:rsid w:val="28F93B44"/>
    <w:rsid w:val="2FE1366F"/>
    <w:rsid w:val="41CC02AE"/>
    <w:rsid w:val="450C21FE"/>
    <w:rsid w:val="7C20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659</Words>
  <Characters>3757</Characters>
  <Lines>31</Lines>
  <Paragraphs>8</Paragraphs>
  <TotalTime>0</TotalTime>
  <ScaleCrop>false</ScaleCrop>
  <LinksUpToDate>false</LinksUpToDate>
  <CharactersWithSpaces>4408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2019-12-05T03:09:26Z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